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C79F8" w:rsidTr="00AD1F0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AD1F0C" w:rsidRDefault="001C79F8" w:rsidP="00AD1F0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D1F0C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AD1F0C" w:rsidRDefault="00252346" w:rsidP="00AD1F0C">
            <w:pPr>
              <w:ind w:firstLine="0"/>
              <w:jc w:val="left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AD1F0C">
              <w:rPr>
                <w:b/>
                <w:sz w:val="24"/>
                <w:szCs w:val="24"/>
              </w:rPr>
              <w:t>204</w:t>
            </w:r>
            <w:r w:rsidRPr="00AD1F0C">
              <w:rPr>
                <w:b/>
                <w:sz w:val="24"/>
                <w:szCs w:val="24"/>
                <w:lang w:val="en-US"/>
              </w:rPr>
              <w:t>E 100</w:t>
            </w:r>
          </w:p>
        </w:tc>
      </w:tr>
      <w:tr w:rsidR="001C79F8" w:rsidTr="00AD1F0C">
        <w:trPr>
          <w:trHeight w:val="1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AD1F0C" w:rsidRDefault="001C79F8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D1F0C">
              <w:rPr>
                <w:b/>
                <w:sz w:val="24"/>
                <w:szCs w:val="24"/>
              </w:rPr>
              <w:t xml:space="preserve">Номер материала </w:t>
            </w:r>
            <w:r w:rsidRPr="00AD1F0C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F8" w:rsidRPr="00AD1F0C" w:rsidRDefault="001C37CC" w:rsidP="0058177F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AD1F0C">
              <w:rPr>
                <w:b/>
                <w:color w:val="000000"/>
                <w:sz w:val="24"/>
                <w:szCs w:val="24"/>
              </w:rPr>
              <w:t>2275392</w:t>
            </w:r>
          </w:p>
        </w:tc>
      </w:tr>
    </w:tbl>
    <w:p w:rsidR="00C23CA7" w:rsidRPr="00205DDF" w:rsidRDefault="00C23CA7" w:rsidP="00C23CA7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AD1F0C" w:rsidRDefault="00AD1F0C" w:rsidP="00AD1F0C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Первый заместитель директора - главный инженер</w:t>
      </w:r>
    </w:p>
    <w:p w:rsidR="00AD1F0C" w:rsidRDefault="00AD1F0C" w:rsidP="00AD1F0C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AD1F0C" w:rsidRPr="00205DDF" w:rsidRDefault="00AD1F0C" w:rsidP="00AD1F0C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AD1F0C" w:rsidRPr="00205DDF" w:rsidRDefault="00AD1F0C" w:rsidP="00AD1F0C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1F5706" w:rsidRPr="00205DDF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516039">
        <w:rPr>
          <w:b/>
          <w:sz w:val="24"/>
          <w:szCs w:val="24"/>
        </w:rPr>
        <w:t xml:space="preserve"> ПСтО</w:t>
      </w:r>
      <w:r w:rsidR="00404FEE">
        <w:rPr>
          <w:b/>
          <w:sz w:val="24"/>
          <w:szCs w:val="24"/>
        </w:rPr>
        <w:t>-1</w:t>
      </w:r>
      <w:r w:rsidR="00DE3109">
        <w:rPr>
          <w:b/>
          <w:sz w:val="24"/>
          <w:szCs w:val="24"/>
        </w:rPr>
        <w:t>0</w:t>
      </w:r>
      <w:r w:rsidR="00611AEA">
        <w:rPr>
          <w:b/>
          <w:sz w:val="24"/>
          <w:szCs w:val="24"/>
        </w:rPr>
        <w:t> </w:t>
      </w:r>
      <w:r w:rsidR="00AD1F0C">
        <w:rPr>
          <w:b/>
          <w:sz w:val="24"/>
          <w:szCs w:val="24"/>
        </w:rPr>
        <w:t>15</w:t>
      </w:r>
      <w:r w:rsidR="00AB6AE8">
        <w:rPr>
          <w:b/>
          <w:sz w:val="24"/>
          <w:szCs w:val="24"/>
        </w:rPr>
        <w:t>0/</w:t>
      </w:r>
      <w:r w:rsidR="00AD1F0C">
        <w:rPr>
          <w:b/>
          <w:sz w:val="24"/>
          <w:szCs w:val="24"/>
        </w:rPr>
        <w:t>24</w:t>
      </w:r>
      <w:r w:rsidR="00AB6AE8">
        <w:rPr>
          <w:b/>
          <w:sz w:val="24"/>
          <w:szCs w:val="24"/>
        </w:rPr>
        <w:t>0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  <w:gridCol w:w="1418"/>
      </w:tblGrid>
      <w:tr w:rsidR="006A6C9D" w:rsidRPr="00205DDF" w:rsidTr="00AD1F0C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E34850" w:rsidRPr="00205DDF" w:rsidTr="00AD1F0C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34850" w:rsidRPr="00DE3109" w:rsidRDefault="00516039" w:rsidP="00ED6A8C">
            <w:pPr>
              <w:tabs>
                <w:tab w:val="left" w:pos="1168"/>
              </w:tabs>
              <w:ind w:right="34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ПСтО </w:t>
            </w:r>
            <w:r w:rsidR="00DE3109" w:rsidRPr="00205DDF">
              <w:rPr>
                <w:sz w:val="24"/>
                <w:szCs w:val="24"/>
              </w:rPr>
              <w:t>-10</w:t>
            </w:r>
            <w:r>
              <w:rPr>
                <w:sz w:val="24"/>
                <w:szCs w:val="24"/>
              </w:rPr>
              <w:t> </w:t>
            </w:r>
            <w:r w:rsidR="00ED6A8C">
              <w:rPr>
                <w:sz w:val="24"/>
                <w:szCs w:val="24"/>
              </w:rPr>
              <w:t>15</w:t>
            </w:r>
            <w:r w:rsidR="008B57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/</w:t>
            </w:r>
            <w:r w:rsidR="00ED6A8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E34850" w:rsidRPr="00CA1B04" w:rsidRDefault="00CB5E52" w:rsidP="00CA1B0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кВ – 6 и 10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D1F0C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404FEE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DE3109">
              <w:rPr>
                <w:color w:val="000000"/>
                <w:sz w:val="24"/>
                <w:szCs w:val="24"/>
              </w:rPr>
              <w:t>1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AD1F0C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AD1F0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AD1F0C">
              <w:rPr>
                <w:color w:val="000000"/>
                <w:sz w:val="24"/>
                <w:szCs w:val="24"/>
              </w:rPr>
              <w:t>15</w:t>
            </w:r>
            <w:r w:rsidR="00AB6AE8">
              <w:rPr>
                <w:color w:val="000000"/>
                <w:sz w:val="24"/>
                <w:szCs w:val="24"/>
              </w:rPr>
              <w:t xml:space="preserve">0; </w:t>
            </w:r>
            <w:r w:rsidR="00AD1F0C">
              <w:rPr>
                <w:color w:val="000000"/>
                <w:sz w:val="24"/>
                <w:szCs w:val="24"/>
              </w:rPr>
              <w:t>185</w:t>
            </w:r>
            <w:r w:rsidR="00AB6AE8">
              <w:rPr>
                <w:color w:val="000000"/>
                <w:sz w:val="24"/>
                <w:szCs w:val="24"/>
              </w:rPr>
              <w:t xml:space="preserve">; </w:t>
            </w:r>
            <w:r w:rsidR="00AD1F0C">
              <w:rPr>
                <w:color w:val="000000"/>
                <w:sz w:val="24"/>
                <w:szCs w:val="24"/>
              </w:rPr>
              <w:t>24</w:t>
            </w:r>
            <w:r w:rsidR="00AB6AE8">
              <w:rPr>
                <w:color w:val="000000"/>
                <w:sz w:val="24"/>
                <w:szCs w:val="24"/>
              </w:rPr>
              <w:t>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AD1F0C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соединительная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 основе термоусаживаемых изделий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AD1F0C">
        <w:trPr>
          <w:trHeight w:val="736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Область применения и назначение – для соединения одножильных силовых каб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лей с изоляцией из сшитого полиэтилена и экраном из медных проволок. Испол</w:t>
            </w:r>
            <w:r w:rsidRPr="00205DDF">
              <w:rPr>
                <w:color w:val="000000"/>
                <w:sz w:val="24"/>
                <w:szCs w:val="24"/>
              </w:rPr>
              <w:t>ь</w:t>
            </w:r>
            <w:r w:rsidRPr="00205DDF">
              <w:rPr>
                <w:color w:val="000000"/>
                <w:sz w:val="24"/>
                <w:szCs w:val="24"/>
              </w:rPr>
              <w:t>зуются для кабелей, проложенных на открытом воздухе, в тоннелях, кабельных коллекторах, грунте – без ограничения по уровню прокладки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B0ADF" w:rsidRPr="00205DDF" w:rsidTr="00AD1F0C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CB0AD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в области срезов полупроводящего слоя по изоляции на обоих концах кабеля должны быть установлены трубки выравнивания напр</w:t>
            </w:r>
            <w:r w:rsidRPr="00205DDF">
              <w:rPr>
                <w:sz w:val="24"/>
                <w:szCs w:val="24"/>
              </w:rPr>
              <w:t>я</w:t>
            </w:r>
            <w:r w:rsidRPr="00205DDF">
              <w:rPr>
                <w:sz w:val="24"/>
                <w:szCs w:val="24"/>
              </w:rPr>
              <w:t>женности электрического поля; для сглаживания напряженности электрического поля в месте соединения на соединитель устанавливается  термоплавкая пластина выравнивания напряженности электрического поля; для восстановления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кабеля, а именно изоляционного и полупроводящего слоев, устанавл</w:t>
            </w:r>
            <w:r w:rsidRPr="00205DDF">
              <w:rPr>
                <w:sz w:val="24"/>
                <w:szCs w:val="24"/>
              </w:rPr>
              <w:t>и</w:t>
            </w:r>
            <w:r w:rsidRPr="00205DDF">
              <w:rPr>
                <w:sz w:val="24"/>
                <w:szCs w:val="24"/>
              </w:rPr>
              <w:t>вается трехслойная термоусаживаемая трубка, применение многослойной ко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струкции недопустимо;    для обеспечения полной герметичности муфты после монтажа, на внутреннюю поверхность защитного кожуха равномерным спло</w:t>
            </w:r>
            <w:r w:rsidRPr="00205DDF">
              <w:rPr>
                <w:sz w:val="24"/>
                <w:szCs w:val="24"/>
              </w:rPr>
              <w:t>ш</w:t>
            </w:r>
            <w:r w:rsidRPr="00205DDF">
              <w:rPr>
                <w:sz w:val="24"/>
                <w:szCs w:val="24"/>
              </w:rPr>
              <w:t>ным слоем должен быть нанесен термоплавкий клей; соединение жил кабеля и медных проволок экрана кабеля осуществляется болтовыми соединителями.</w:t>
            </w:r>
          </w:p>
        </w:tc>
      </w:tr>
      <w:tr w:rsidR="00CB0ADF" w:rsidRPr="00205DDF" w:rsidTr="00AD1F0C">
        <w:trPr>
          <w:trHeight w:val="2192"/>
        </w:trPr>
        <w:tc>
          <w:tcPr>
            <w:tcW w:w="1843" w:type="dxa"/>
            <w:vMerge/>
            <w:shd w:val="clear" w:color="auto" w:fill="auto"/>
            <w:vAlign w:val="center"/>
          </w:tcPr>
          <w:p w:rsidR="00CB0ADF" w:rsidRPr="00205DDF" w:rsidRDefault="00CB0ADF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CB0ADF" w:rsidRPr="00205DDF" w:rsidRDefault="00CB0ADF" w:rsidP="005708F9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соединительной муфты: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Внутренняя анти</w:t>
            </w:r>
            <w:r>
              <w:rPr>
                <w:color w:val="000000"/>
                <w:sz w:val="24"/>
                <w:szCs w:val="24"/>
              </w:rPr>
              <w:t>трекинговая изолирующая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Внешняя антитрекинговая изолирующая трубка*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Трубки выравнивания напряж</w:t>
            </w:r>
            <w:r>
              <w:rPr>
                <w:color w:val="000000"/>
                <w:sz w:val="24"/>
                <w:szCs w:val="24"/>
              </w:rPr>
              <w:t>енности электрического поля*.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Полупроводящая трубка*.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Защитный кожух*.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Самос</w:t>
            </w:r>
            <w:r>
              <w:rPr>
                <w:color w:val="000000"/>
                <w:sz w:val="24"/>
                <w:szCs w:val="24"/>
              </w:rPr>
              <w:t>липающаяся полупроводящая лента.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Гильза соединительная на провод перемычки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Болтовой алюминиевый соединитель с 4-мя срывными болтами</w:t>
            </w:r>
            <w:r>
              <w:rPr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Лента ПВХ.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lastRenderedPageBreak/>
              <w:t xml:space="preserve">Бандажная медная </w:t>
            </w:r>
            <w:r>
              <w:rPr>
                <w:color w:val="000000"/>
                <w:sz w:val="24"/>
                <w:szCs w:val="24"/>
              </w:rPr>
              <w:t>проволока.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Медная луженая сетка.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Салфетка обтирочная (х/б).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омплектовочная ведомость.</w:t>
            </w:r>
          </w:p>
          <w:p w:rsidR="00CB0ADF" w:rsidRPr="00205DDF" w:rsidRDefault="00CB0ADF" w:rsidP="00CB0ADF">
            <w:pPr>
              <w:numPr>
                <w:ilvl w:val="0"/>
                <w:numId w:val="22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B0ADF" w:rsidRPr="00205DDF" w:rsidRDefault="00CB0ADF" w:rsidP="00CB0ADF">
            <w:pPr>
              <w:ind w:left="360" w:firstLine="0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ED6A8C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ED6A8C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34850" w:rsidRPr="00205DDF" w:rsidRDefault="00E34850" w:rsidP="00E34850">
            <w:pPr>
              <w:ind w:firstLine="34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C3258B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длина пути утечки </w:t>
            </w:r>
            <w:r w:rsidR="00ED6A8C">
              <w:rPr>
                <w:sz w:val="24"/>
                <w:szCs w:val="24"/>
              </w:rPr>
              <w:t xml:space="preserve">по </w:t>
            </w:r>
            <w:r w:rsidRPr="00205DDF">
              <w:rPr>
                <w:sz w:val="24"/>
                <w:szCs w:val="24"/>
              </w:rPr>
              <w:t>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416E76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416E76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lastRenderedPageBreak/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F361D6" w:rsidRPr="00205DDF">
        <w:rPr>
          <w:sz w:val="24"/>
          <w:szCs w:val="24"/>
        </w:rPr>
        <w:t>Россети</w:t>
      </w:r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</w:t>
      </w:r>
      <w:r w:rsidRPr="00205DDF">
        <w:rPr>
          <w:bCs/>
          <w:sz w:val="24"/>
          <w:szCs w:val="24"/>
        </w:rPr>
        <w:lastRenderedPageBreak/>
        <w:t xml:space="preserve">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6331DC" w:rsidRPr="00205DDF" w:rsidRDefault="006331DC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ED6A8C" w:rsidRPr="00ED6A8C">
        <w:rPr>
          <w:sz w:val="24"/>
          <w:szCs w:val="24"/>
        </w:rPr>
        <w:t xml:space="preserve"> </w:t>
      </w:r>
      <w:r w:rsidR="00ED6A8C" w:rsidRPr="00837495">
        <w:rPr>
          <w:sz w:val="24"/>
          <w:szCs w:val="24"/>
        </w:rPr>
        <w:t>- «Смоленскэнерго»</w:t>
      </w:r>
      <w:r w:rsidR="00ED6A8C">
        <w:rPr>
          <w:szCs w:val="24"/>
        </w:rPr>
        <w:t xml:space="preserve"> </w:t>
      </w:r>
      <w:r w:rsidR="00ED6A8C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216CF4" w:rsidRPr="00216CF4" w:rsidRDefault="00216CF4" w:rsidP="00216CF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 w:rsidRPr="00216CF4">
        <w:rPr>
          <w:b/>
          <w:bCs/>
          <w:sz w:val="26"/>
          <w:szCs w:val="26"/>
        </w:rPr>
        <w:t>Предмет закупки</w:t>
      </w:r>
    </w:p>
    <w:p w:rsidR="00216CF4" w:rsidRDefault="00216CF4" w:rsidP="00216C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216CF4" w:rsidRDefault="00216CF4" w:rsidP="00216CF4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216CF4" w:rsidTr="00216CF4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216CF4" w:rsidTr="00216CF4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16CF4">
              <w:rPr>
                <w:color w:val="000000"/>
                <w:sz w:val="22"/>
                <w:szCs w:val="22"/>
              </w:rPr>
              <w:t>Муфта кабельная ПСтО-10-150/240</w:t>
            </w:r>
            <w:bookmarkStart w:id="1" w:name="_GoBack"/>
            <w:bookmarkEnd w:id="1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214031,г. Смоленск, ул. Индустриальная,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CF4" w:rsidRDefault="00216CF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216CF4" w:rsidRDefault="00216CF4" w:rsidP="00216CF4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p w:rsidR="00216CF4" w:rsidRDefault="00216CF4" w:rsidP="00216CF4">
      <w:pPr>
        <w:rPr>
          <w:sz w:val="24"/>
          <w:szCs w:val="24"/>
        </w:rPr>
      </w:pPr>
    </w:p>
    <w:p w:rsidR="006331DC" w:rsidRPr="00205DDF" w:rsidRDefault="006331DC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ED6A8C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="00C23CA7" w:rsidRPr="00205DDF">
        <w:rPr>
          <w:sz w:val="24"/>
          <w:szCs w:val="24"/>
        </w:rPr>
        <w:t xml:space="preserve">        </w:t>
      </w:r>
    </w:p>
    <w:sectPr w:rsidR="008A5CA5" w:rsidRPr="00205DDF" w:rsidSect="00C3258B">
      <w:headerReference w:type="even" r:id="rId9"/>
      <w:footerReference w:type="default" r:id="rId10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572" w:rsidRDefault="00F07572">
      <w:r>
        <w:separator/>
      </w:r>
    </w:p>
  </w:endnote>
  <w:endnote w:type="continuationSeparator" w:id="0">
    <w:p w:rsidR="00F07572" w:rsidRDefault="00F0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0C4F5B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216CF4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C3258B" w:rsidRPr="00C3258B">
      <w:rPr>
        <w:sz w:val="18"/>
        <w:szCs w:val="18"/>
      </w:rPr>
      <w:t xml:space="preserve"> из 5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572" w:rsidRDefault="00F07572">
      <w:r>
        <w:separator/>
      </w:r>
    </w:p>
  </w:footnote>
  <w:footnote w:type="continuationSeparator" w:id="0">
    <w:p w:rsidR="00F07572" w:rsidRDefault="00F07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C4F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1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5"/>
  </w:num>
  <w:num w:numId="5">
    <w:abstractNumId w:val="17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9"/>
  </w:num>
  <w:num w:numId="13">
    <w:abstractNumId w:val="13"/>
  </w:num>
  <w:num w:numId="14">
    <w:abstractNumId w:val="20"/>
  </w:num>
  <w:num w:numId="15">
    <w:abstractNumId w:val="15"/>
  </w:num>
  <w:num w:numId="16">
    <w:abstractNumId w:val="4"/>
  </w:num>
  <w:num w:numId="17">
    <w:abstractNumId w:val="3"/>
  </w:num>
  <w:num w:numId="18">
    <w:abstractNumId w:val="22"/>
  </w:num>
  <w:num w:numId="19">
    <w:abstractNumId w:val="12"/>
  </w:num>
  <w:num w:numId="20">
    <w:abstractNumId w:val="21"/>
  </w:num>
  <w:num w:numId="21">
    <w:abstractNumId w:val="14"/>
  </w:num>
  <w:num w:numId="22">
    <w:abstractNumId w:val="10"/>
  </w:num>
  <w:num w:numId="2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4F5B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CC"/>
    <w:rsid w:val="001C37EA"/>
    <w:rsid w:val="001C4CAC"/>
    <w:rsid w:val="001C53B1"/>
    <w:rsid w:val="001C62C7"/>
    <w:rsid w:val="001C645E"/>
    <w:rsid w:val="001C79F8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16CF4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346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56F"/>
    <w:rsid w:val="002B06A7"/>
    <w:rsid w:val="002B089B"/>
    <w:rsid w:val="002B09DB"/>
    <w:rsid w:val="002B2AEB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4C69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039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47BC6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08F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1D11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B577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F0C"/>
    <w:rsid w:val="00AD291F"/>
    <w:rsid w:val="00AD2CAE"/>
    <w:rsid w:val="00AD3598"/>
    <w:rsid w:val="00AD4DE9"/>
    <w:rsid w:val="00AD52A0"/>
    <w:rsid w:val="00AD5A61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6123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5E52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B2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A8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72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600EB"/>
    <w:rsid w:val="00F61462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E591A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paragraph" w:styleId="af4">
    <w:name w:val="Balloon Text"/>
    <w:basedOn w:val="a0"/>
    <w:link w:val="af5"/>
    <w:semiHidden/>
    <w:unhideWhenUsed/>
    <w:rsid w:val="00216C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216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559F-614E-4844-A2C2-CCF4AF72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2015-03-26T11:36:00Z</cp:lastPrinted>
  <dcterms:created xsi:type="dcterms:W3CDTF">2014-07-16T08:56:00Z</dcterms:created>
  <dcterms:modified xsi:type="dcterms:W3CDTF">2015-03-26T11:38:00Z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